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941D1" w14:textId="77777777" w:rsidR="00F52CB1" w:rsidRDefault="00912DA7" w:rsidP="00F52CB1">
      <w:pPr>
        <w:pStyle w:val="Heading1"/>
        <w:rPr>
          <w:noProof/>
        </w:rPr>
      </w:pPr>
      <w:bookmarkStart w:id="0" w:name="_GoBack"/>
      <w:bookmarkEnd w:id="0"/>
      <w:r>
        <w:rPr>
          <w:noProof/>
        </w:rPr>
        <w:t>Practice file for combining documents</w:t>
      </w:r>
      <w:r w:rsidR="00F52CB1">
        <w:rPr>
          <w:noProof/>
        </w:rPr>
        <w:t xml:space="preserve"> </w:t>
      </w:r>
    </w:p>
    <w:p w14:paraId="236EE23E" w14:textId="77777777"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6FEA2CE7" w14:textId="77777777" w:rsidR="00912DA7" w:rsidRDefault="00912DA7">
      <w:pPr>
        <w:rPr>
          <w:noProof/>
        </w:rPr>
      </w:pPr>
      <w:r>
        <w:rPr>
          <w:noProof/>
        </w:rP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05C98598" w14:textId="77777777" w:rsidR="00912DA7" w:rsidRDefault="00912DA7">
      <w:pPr>
        <w:rPr>
          <w:noProof/>
        </w:rPr>
      </w:pPr>
      <w:r>
        <w:rPr>
          <w:noProof/>
        </w:rPr>
        <w:t xml:space="preserve">If you need to stop reading before you reach the end, Word remembers where you left off - even on another device. </w:t>
      </w:r>
      <w:del w:id="1" w:author="John Pierce" w:date="2016-09-19T10:32:00Z">
        <w:r w:rsidDel="004D7453">
          <w:rPr>
            <w:noProof/>
          </w:rPr>
          <w:delText xml:space="preserve">Video provides a powerful way to help you prove your point. When you click Online Video, you can paste in the embed code for the video you want to add. </w:delText>
        </w:r>
      </w:del>
      <w:r>
        <w:rPr>
          <w:noProof/>
        </w:rP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F16CC72" w14:textId="77777777" w:rsidR="00912DA7" w:rsidRDefault="00912DA7">
      <w:pPr>
        <w:rPr>
          <w:noProof/>
        </w:rPr>
      </w:pPr>
      <w:r>
        <w:rPr>
          <w:noProof/>
        </w:rPr>
        <w:t xml:space="preserve">Themes and styles also help keep your document coordinated. When you click Design and choose a new Theme, the pictures, charts, and SmartArt graphics change to match your new theme. When you apply styles, your headings change to match the new theme. </w:t>
      </w:r>
      <w:del w:id="2" w:author="John Pierce" w:date="2016-09-19T10:32:00Z">
        <w:r w:rsidDel="004D7453">
          <w:rPr>
            <w:noProof/>
          </w:rPr>
          <w:delText xml:space="preserve">Save time in Word with new buttons that show up where you need them. </w:delText>
        </w:r>
      </w:del>
      <w:r>
        <w:rPr>
          <w:noProof/>
        </w:rPr>
        <w:t>To change the way a picture fits in your document, click it and a button for layout options appears next to it. When you work on a table, click where you want to add a row or a column, and then click the plus sign. Reading is easier, too, in the new Reading view.</w:t>
      </w:r>
    </w:p>
    <w:p w14:paraId="48ADFC0B" w14:textId="77777777" w:rsidR="00F52CB1" w:rsidRDefault="00912DA7">
      <w:pPr>
        <w:rPr>
          <w:noProof/>
        </w:rPr>
      </w:pPr>
      <w:r>
        <w:rPr>
          <w:noProof/>
        </w:rP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5AB088A" w14:textId="77777777" w:rsidR="00912DA7" w:rsidRDefault="00912DA7">
      <w:pPr>
        <w:rPr>
          <w:noProof/>
        </w:rPr>
      </w:pPr>
    </w:p>
    <w:p w14:paraId="1D73681B" w14:textId="77777777" w:rsidR="00F52CB1" w:rsidRDefault="00912DA7" w:rsidP="00F52CB1">
      <w:pPr>
        <w:pStyle w:val="Heading2"/>
        <w:rPr>
          <w:noProof/>
        </w:rPr>
      </w:pPr>
      <w:r>
        <w:rPr>
          <w:noProof/>
        </w:rPr>
        <w:t>Section 2</w:t>
      </w:r>
      <w:ins w:id="3" w:author="John Pierce" w:date="2016-09-19T10:33:00Z">
        <w:r w:rsidR="004D7453">
          <w:rPr>
            <w:noProof/>
          </w:rPr>
          <w:t>.1</w:t>
        </w:r>
      </w:ins>
    </w:p>
    <w:p w14:paraId="6F6DA2B5" w14:textId="77777777" w:rsidR="00912DA7" w:rsidRDefault="00912DA7">
      <w:pPr>
        <w:rPr>
          <w:noProof/>
        </w:rPr>
      </w:pPr>
      <w:r>
        <w:rPr>
          <w:noProof/>
        </w:rP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w:t>
      </w:r>
      <w:r>
        <w:rPr>
          <w:noProof/>
        </w:rPr>
        <w:lastRenderedPageBreak/>
        <w:t>provides header, footer, cover page, and text box designs that complement each other. For example, you can add a matching cover page, header, and sidebar.</w:t>
      </w:r>
    </w:p>
    <w:p w14:paraId="5C07DDDB" w14:textId="77777777" w:rsidR="00F52CB1" w:rsidRDefault="00912DA7">
      <w:pPr>
        <w:rPr>
          <w:noProof/>
        </w:rPr>
      </w:pPr>
      <w:r>
        <w:rPr>
          <w:noProof/>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4D70E2D" w14:textId="77777777" w:rsidR="00912DA7" w:rsidRDefault="00912DA7">
      <w:pPr>
        <w:rPr>
          <w:noProof/>
        </w:rPr>
      </w:pPr>
    </w:p>
    <w:p w14:paraId="3947923D" w14:textId="77777777" w:rsidR="00F52CB1" w:rsidRDefault="00912DA7" w:rsidP="00F52CB1">
      <w:pPr>
        <w:pStyle w:val="Heading2"/>
        <w:rPr>
          <w:noProof/>
        </w:rPr>
      </w:pPr>
      <w:r>
        <w:rPr>
          <w:noProof/>
        </w:rPr>
        <w:t>Section 3</w:t>
      </w:r>
      <w:ins w:id="4" w:author="John Pierce" w:date="2016-09-19T10:33:00Z">
        <w:r w:rsidR="004D7453">
          <w:rPr>
            <w:noProof/>
          </w:rPr>
          <w:t>.1</w:t>
        </w:r>
      </w:ins>
    </w:p>
    <w:p w14:paraId="09C2095A" w14:textId="77777777" w:rsidR="00912DA7" w:rsidRDefault="00912DA7">
      <w:pPr>
        <w:rPr>
          <w:noProof/>
        </w:rPr>
      </w:pPr>
      <w:r>
        <w:rPr>
          <w:noProof/>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73ED7757" w14:textId="77777777" w:rsidR="00912DA7" w:rsidRDefault="00912DA7">
      <w:pPr>
        <w:rPr>
          <w:noProof/>
        </w:rPr>
      </w:pPr>
      <w:r>
        <w:rPr>
          <w:noProof/>
        </w:rP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780846E7" w14:textId="77777777" w:rsidR="0081083C" w:rsidRDefault="00912DA7">
      <w:pPr>
        <w:rPr>
          <w:noProof/>
        </w:rPr>
      </w:pPr>
      <w:r>
        <w:rPr>
          <w:noProof/>
        </w:rP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0950752" w14:textId="77777777" w:rsidR="00912DA7" w:rsidRDefault="00912DA7"/>
    <w:p w14:paraId="2046DB4A" w14:textId="77777777" w:rsidR="00F52CB1" w:rsidRDefault="00F52CB1"/>
    <w:p w14:paraId="59575B28" w14:textId="77777777" w:rsidR="00F52CB1" w:rsidRDefault="00F52CB1"/>
    <w:sectPr w:rsidR="00F52C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w:altName w:val="Segoe UI"/>
    <w:charset w:val="00"/>
    <w:family w:val="swiss"/>
    <w:pitch w:val="variable"/>
    <w:sig w:usb0="A00002AF" w:usb1="4000205B" w:usb2="00000000" w:usb3="00000000" w:csb0="0000009F" w:csb1="00000000"/>
  </w:font>
  <w:font w:name="Segoe Semibold">
    <w:altName w:val="Segoe UI Semibold"/>
    <w:charset w:val="00"/>
    <w:family w:val="swiss"/>
    <w:pitch w:val="variable"/>
    <w:sig w:usb0="A00002AF" w:usb1="4000205B" w:usb2="00000000" w:usb3="00000000" w:csb0="0000009F" w:csb1="00000000"/>
  </w:font>
  <w:font w:name="ヒラギノ角ゴ Pro W3">
    <w:altName w:val="Times New Roman"/>
    <w:charset w:val="00"/>
    <w:family w:val="roman"/>
    <w:pitch w:val="default"/>
  </w:font>
  <w:font w:name="Segoe UI">
    <w:panose1 w:val="020B0502040204020203"/>
    <w:charset w:val="A1"/>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078FC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9EE2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7CDA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46FF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2D2C3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BC8EA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E442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A8EF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EA0C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6EA9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E219C6"/>
    <w:multiLevelType w:val="hybridMultilevel"/>
    <w:tmpl w:val="1054B6A0"/>
    <w:lvl w:ilvl="0" w:tplc="A3D4733A">
      <w:start w:val="1"/>
      <w:numFmt w:val="bullet"/>
      <w:pStyle w:val="BullLis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Pierce">
    <w15:presenceInfo w15:providerId="Windows Live" w15:userId="1cf94f35867783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CB1"/>
    <w:rsid w:val="0008323F"/>
    <w:rsid w:val="002F67AE"/>
    <w:rsid w:val="004D7453"/>
    <w:rsid w:val="005046A0"/>
    <w:rsid w:val="006E2AB6"/>
    <w:rsid w:val="007D720F"/>
    <w:rsid w:val="0081083C"/>
    <w:rsid w:val="00912DA7"/>
    <w:rsid w:val="00947859"/>
    <w:rsid w:val="009F6EBA"/>
    <w:rsid w:val="00B42EC3"/>
    <w:rsid w:val="00BA2BBA"/>
    <w:rsid w:val="00C078EE"/>
    <w:rsid w:val="00E13018"/>
    <w:rsid w:val="00E52383"/>
    <w:rsid w:val="00F52CB1"/>
    <w:rsid w:val="00F665EB"/>
    <w:rsid w:val="00FD2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6130E"/>
  <w15:chartTrackingRefBased/>
  <w15:docId w15:val="{33ED9DA0-DA7C-4146-85E4-53D92CF9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046A0"/>
  </w:style>
  <w:style w:type="paragraph" w:styleId="Heading1">
    <w:name w:val="heading 1"/>
    <w:basedOn w:val="Normal"/>
    <w:next w:val="Normal"/>
    <w:link w:val="Heading1Char"/>
    <w:rsid w:val="00F52CB1"/>
    <w:pPr>
      <w:keepNext/>
      <w:keepLines/>
      <w:widowControl w:val="0"/>
      <w:pBdr>
        <w:bottom w:val="single" w:sz="4" w:space="5" w:color="auto"/>
      </w:pBdr>
      <w:suppressAutoHyphens/>
      <w:autoSpaceDE w:val="0"/>
      <w:autoSpaceDN w:val="0"/>
      <w:adjustRightInd w:val="0"/>
      <w:spacing w:before="320" w:after="240" w:line="340" w:lineRule="atLeast"/>
      <w:textAlignment w:val="baseline"/>
      <w:outlineLvl w:val="0"/>
    </w:pPr>
    <w:rPr>
      <w:rFonts w:asciiTheme="majorHAnsi" w:eastAsiaTheme="minorEastAsia" w:hAnsiTheme="majorHAnsi" w:cs="Segoe"/>
      <w:b/>
      <w:bCs/>
      <w:color w:val="000000"/>
      <w:sz w:val="29"/>
      <w:szCs w:val="32"/>
    </w:rPr>
  </w:style>
  <w:style w:type="paragraph" w:styleId="Heading2">
    <w:name w:val="heading 2"/>
    <w:basedOn w:val="Heading1"/>
    <w:next w:val="Normal"/>
    <w:link w:val="Heading2Char"/>
    <w:qFormat/>
    <w:rsid w:val="00F52CB1"/>
    <w:pPr>
      <w:spacing w:before="260" w:after="60" w:line="320" w:lineRule="atLeast"/>
      <w:ind w:left="475"/>
      <w:outlineLvl w:val="1"/>
    </w:pPr>
    <w:rPr>
      <w:rFonts w:cs="Segoe Semibold"/>
      <w:bCs w:val="0"/>
      <w:sz w:val="28"/>
      <w:szCs w:val="28"/>
    </w:rPr>
  </w:style>
  <w:style w:type="character" w:default="1" w:styleId="DefaultParagraphFont">
    <w:name w:val="Default Paragraph Font"/>
    <w:uiPriority w:val="1"/>
    <w:semiHidden/>
    <w:unhideWhenUsed/>
    <w:rsid w:val="005046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46A0"/>
  </w:style>
  <w:style w:type="paragraph" w:customStyle="1" w:styleId="MSDNCodeStyle">
    <w:name w:val="MSDN Code Style"/>
    <w:qFormat/>
    <w:rsid w:val="00F52CB1"/>
    <w:pPr>
      <w:spacing w:after="0"/>
    </w:pPr>
    <w:rPr>
      <w:rFonts w:ascii="Courier New" w:eastAsia="ヒラギノ角ゴ Pro W3" w:hAnsi="Courier New" w:cs="Times New Roman"/>
      <w:color w:val="1C1C1C"/>
      <w:sz w:val="16"/>
      <w:szCs w:val="20"/>
    </w:rPr>
  </w:style>
  <w:style w:type="paragraph" w:customStyle="1" w:styleId="MSDNcode">
    <w:name w:val="MSDN code"/>
    <w:qFormat/>
    <w:rsid w:val="00F52CB1"/>
    <w:pPr>
      <w:spacing w:after="0"/>
    </w:pPr>
    <w:rPr>
      <w:rFonts w:ascii="Courier New" w:hAnsi="Courier New"/>
      <w:sz w:val="16"/>
    </w:rPr>
  </w:style>
  <w:style w:type="character" w:customStyle="1" w:styleId="Heading2Char">
    <w:name w:val="Heading 2 Char"/>
    <w:basedOn w:val="DefaultParagraphFont"/>
    <w:link w:val="Heading2"/>
    <w:rsid w:val="00F52CB1"/>
    <w:rPr>
      <w:rFonts w:asciiTheme="majorHAnsi" w:eastAsiaTheme="minorEastAsia" w:hAnsiTheme="majorHAnsi" w:cs="Segoe Semibold"/>
      <w:b/>
      <w:color w:val="000000"/>
      <w:sz w:val="28"/>
      <w:szCs w:val="28"/>
    </w:rPr>
  </w:style>
  <w:style w:type="character" w:customStyle="1" w:styleId="Heading1Char">
    <w:name w:val="Heading 1 Char"/>
    <w:basedOn w:val="DefaultParagraphFont"/>
    <w:link w:val="Heading1"/>
    <w:rsid w:val="00F52CB1"/>
    <w:rPr>
      <w:rFonts w:asciiTheme="majorHAnsi" w:eastAsiaTheme="minorEastAsia" w:hAnsiTheme="majorHAnsi" w:cs="Segoe"/>
      <w:b/>
      <w:bCs/>
      <w:color w:val="000000"/>
      <w:sz w:val="29"/>
      <w:szCs w:val="32"/>
    </w:rPr>
  </w:style>
  <w:style w:type="paragraph" w:customStyle="1" w:styleId="BullList">
    <w:name w:val="Bull List"/>
    <w:basedOn w:val="Normal"/>
    <w:uiPriority w:val="2"/>
    <w:qFormat/>
    <w:rsid w:val="00F52CB1"/>
    <w:pPr>
      <w:widowControl w:val="0"/>
      <w:numPr>
        <w:numId w:val="1"/>
      </w:numPr>
      <w:autoSpaceDE w:val="0"/>
      <w:autoSpaceDN w:val="0"/>
      <w:adjustRightInd w:val="0"/>
      <w:spacing w:after="140" w:line="260" w:lineRule="exact"/>
      <w:textAlignment w:val="baseline"/>
    </w:pPr>
    <w:rPr>
      <w:rFonts w:eastAsiaTheme="minorEastAsia" w:cs="Segoe"/>
      <w:color w:val="000000"/>
      <w:sz w:val="18"/>
      <w:szCs w:val="19"/>
    </w:rPr>
  </w:style>
  <w:style w:type="paragraph" w:styleId="BalloonText">
    <w:name w:val="Balloon Text"/>
    <w:basedOn w:val="Normal"/>
    <w:link w:val="BalloonTextChar"/>
    <w:uiPriority w:val="99"/>
    <w:semiHidden/>
    <w:unhideWhenUsed/>
    <w:rsid w:val="005046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6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4160AA27F32748BB981807A1280090" ma:contentTypeVersion="6" ma:contentTypeDescription="Create a new document." ma:contentTypeScope="" ma:versionID="a57bac672d95498a803f9720943aa91b">
  <xsd:schema xmlns:xsd="http://www.w3.org/2001/XMLSchema" xmlns:xs="http://www.w3.org/2001/XMLSchema" xmlns:p="http://schemas.microsoft.com/office/2006/metadata/properties" xmlns:ns2="77becc8e-7285-40d5-b8ce-a40dd94f244c" xmlns:ns3="f549b44e-3588-45b9-a8a0-5177caec55f1" targetNamespace="http://schemas.microsoft.com/office/2006/metadata/properties" ma:root="true" ma:fieldsID="c965a0f8ee44ae8d3902ed35b3771044" ns2:_="" ns3:_="">
    <xsd:import namespace="77becc8e-7285-40d5-b8ce-a40dd94f244c"/>
    <xsd:import namespace="f549b44e-3588-45b9-a8a0-5177caec55f1"/>
    <xsd:element name="properties">
      <xsd:complexType>
        <xsd:sequence>
          <xsd:element name="documentManagement">
            <xsd:complexType>
              <xsd:all>
                <xsd:element ref="ns2:SharedWithUsers" minOccurs="0"/>
                <xsd:element ref="ns2:SharedWithDetails" minOccurs="0"/>
                <xsd:element ref="ns3:Stage" minOccurs="0"/>
                <xsd:element ref="ns3:Notes0"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49b44e-3588-45b9-a8a0-5177caec55f1" elementFormDefault="qualified">
    <xsd:import namespace="http://schemas.microsoft.com/office/2006/documentManagement/types"/>
    <xsd:import namespace="http://schemas.microsoft.com/office/infopath/2007/PartnerControls"/>
    <xsd:element name="Stage" ma:index="10" nillable="true" ma:displayName="Stage" ma:default="CE/Keystroking" ma:internalName="Stage">
      <xsd:complexType>
        <xsd:complexContent>
          <xsd:extension base="dms:MultiChoiceFillIn">
            <xsd:sequence>
              <xsd:element name="Value" maxOccurs="unbounded" minOccurs="0" nillable="true">
                <xsd:simpleType>
                  <xsd:union memberTypes="dms:Text">
                    <xsd:simpleType>
                      <xsd:restriction base="dms:Choice">
                        <xsd:enumeration value="CE/Keystroking"/>
                        <xsd:enumeration value="Joan review"/>
                        <xsd:enumeration value="AU doc review"/>
                        <xsd:enumeration value="CE2"/>
                        <xsd:enumeration value="Ready for Graphics/Layout"/>
                      </xsd:restriction>
                    </xsd:simpleType>
                  </xsd:union>
                </xsd:simpleType>
              </xsd:element>
            </xsd:sequence>
          </xsd:extension>
        </xsd:complexContent>
      </xsd:complexType>
    </xsd:element>
    <xsd:element name="Notes0" ma:index="11"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f549b44e-3588-45b9-a8a0-5177caec55f1"/>
    <Notes0 xmlns="f549b44e-3588-45b9-a8a0-5177caec55f1" xsi:nil="true"/>
  </documentManagement>
</p:properties>
</file>

<file path=customXml/itemProps1.xml><?xml version="1.0" encoding="utf-8"?>
<ds:datastoreItem xmlns:ds="http://schemas.openxmlformats.org/officeDocument/2006/customXml" ds:itemID="{E58C284A-034D-44AE-B963-254EDC457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f549b44e-3588-45b9-a8a0-5177caec5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F72F04-9DBB-4E41-BBB7-B5F1E50A3096}">
  <ds:schemaRefs>
    <ds:schemaRef ds:uri="http://schemas.microsoft.com/sharepoint/v3/contenttype/forms"/>
  </ds:schemaRefs>
</ds:datastoreItem>
</file>

<file path=customXml/itemProps3.xml><?xml version="1.0" encoding="utf-8"?>
<ds:datastoreItem xmlns:ds="http://schemas.openxmlformats.org/officeDocument/2006/customXml" ds:itemID="{9AD2A373-013A-4A2E-B1F0-1EDD3C312C56}">
  <ds:schemaRefs>
    <ds:schemaRef ds:uri="http://schemas.microsoft.com/office/2006/metadata/properties"/>
    <ds:schemaRef ds:uri="http://schemas.microsoft.com/office/infopath/2007/PartnerControls"/>
    <ds:schemaRef ds:uri="b4863681-c067-4c62-bc75-95bf3ac03d16"/>
    <ds:schemaRef ds:uri="f549b44e-3588-45b9-a8a0-5177caec55f1"/>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Labtech Κέντρα Πληροφορικής</cp:lastModifiedBy>
  <cp:revision>2</cp:revision>
  <dcterms:created xsi:type="dcterms:W3CDTF">2016-09-19T17:27:00Z</dcterms:created>
  <dcterms:modified xsi:type="dcterms:W3CDTF">2019-09-04T08:23:00Z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0x0101005E4160AA27F32748BB981807A1280090</vt:lpwstr>
  </property>
</Properties>
</file>