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A32963" w14:textId="77777777" w:rsidR="00F52CB1" w:rsidRDefault="00912DA7" w:rsidP="00F52CB1">
      <w:pPr>
        <w:pStyle w:val="Heading1"/>
        <w:rPr>
          <w:noProof/>
        </w:rPr>
      </w:pPr>
      <w:r>
        <w:rPr>
          <w:noProof/>
        </w:rPr>
        <w:t>P</w:t>
      </w:r>
      <w:bookmarkStart w:id="0" w:name="_GoBack"/>
      <w:bookmarkEnd w:id="0"/>
      <w:r>
        <w:rPr>
          <w:noProof/>
        </w:rPr>
        <w:t>ractice file for combining documents</w:t>
      </w:r>
      <w:r w:rsidR="00F52CB1">
        <w:rPr>
          <w:noProof/>
        </w:rPr>
        <w:t xml:space="preserve"> </w:t>
      </w:r>
    </w:p>
    <w:p w14:paraId="3377B626" w14:textId="77777777" w:rsidR="00912DA7" w:rsidRDefault="00912DA7">
      <w:pPr>
        <w:rPr>
          <w:noProof/>
        </w:rPr>
      </w:pPr>
      <w:r>
        <w:rPr>
          <w:noProof/>
        </w:rPr>
        <w:t xml:space="preserve">Video provides a powerful way to help you prove your point. </w:t>
      </w:r>
      <w:del w:id="1" w:author="John Pierce" w:date="2016-09-19T10:28:00Z">
        <w:r w:rsidDel="00915F54">
          <w:rPr>
            <w:noProof/>
          </w:rPr>
          <w:delText xml:space="preserve">When you click Online Video, you can paste in the embed code for the video you want to add. </w:delText>
        </w:r>
      </w:del>
      <w:r>
        <w:rPr>
          <w:noProof/>
        </w:rPr>
        <w:t xml:space="preserve">You can </w:t>
      </w:r>
      <w:del w:id="2" w:author="John Pierce" w:date="2016-09-19T10:28:00Z">
        <w:r w:rsidDel="00915F54">
          <w:rPr>
            <w:noProof/>
          </w:rPr>
          <w:delText xml:space="preserve">also </w:delText>
        </w:r>
      </w:del>
      <w:r>
        <w:rPr>
          <w:noProof/>
        </w:rPr>
        <w:t>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w:t>
      </w:r>
    </w:p>
    <w:p w14:paraId="12939AF6" w14:textId="77777777" w:rsidR="00912DA7" w:rsidRDefault="00912DA7">
      <w:pPr>
        <w:rPr>
          <w:noProof/>
        </w:rPr>
      </w:pPr>
      <w:r>
        <w:rPr>
          <w:noProof/>
        </w:rPr>
        <w:t>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w:t>
      </w:r>
    </w:p>
    <w:p w14:paraId="43AC89F6" w14:textId="77777777" w:rsidR="00912DA7" w:rsidRDefault="00912DA7">
      <w:pPr>
        <w:rPr>
          <w:noProof/>
        </w:rPr>
      </w:pPr>
      <w:r>
        <w:rPr>
          <w:noProof/>
        </w:rPr>
        <w:t xml:space="preserve">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w:t>
      </w:r>
      <w:ins w:id="3" w:author="John Pierce" w:date="2016-09-19T10:29:00Z">
        <w:r w:rsidR="00915F54">
          <w:rPr>
            <w:noProof/>
          </w:rPr>
          <w:t xml:space="preserve">more </w:t>
        </w:r>
      </w:ins>
      <w:r>
        <w:rPr>
          <w:noProof/>
        </w:rPr>
        <w:t>professional</w:t>
      </w:r>
      <w:del w:id="4" w:author="John Pierce" w:date="2016-09-19T10:29:00Z">
        <w:r w:rsidDel="00915F54">
          <w:rPr>
            <w:noProof/>
          </w:rPr>
          <w:delText>ly produced</w:delText>
        </w:r>
      </w:del>
      <w:r>
        <w:rPr>
          <w:noProof/>
        </w:rPr>
        <w:t>, Word provides header, footer, cover page, and text box designs that complement each other. For example, you can add a matching cover page, header, and sidebar. Click Insert and then choose the elements you want from the different galleries.</w:t>
      </w:r>
    </w:p>
    <w:p w14:paraId="4D357DDB" w14:textId="77777777" w:rsidR="00912DA7" w:rsidRDefault="00912DA7">
      <w:pPr>
        <w:rPr>
          <w:noProof/>
        </w:rPr>
      </w:pPr>
      <w:r>
        <w:rPr>
          <w:noProof/>
        </w:rPr>
        <w:t xml:space="preserve">Themes and styles also help keep your document coordinated. When you click Design </w:t>
      </w:r>
      <w:ins w:id="5" w:author="John Pierce" w:date="2016-09-19T10:29:00Z">
        <w:r w:rsidR="00915F54">
          <w:rPr>
            <w:noProof/>
          </w:rPr>
          <w:t xml:space="preserve">on the ribbon </w:t>
        </w:r>
      </w:ins>
      <w:r>
        <w:rPr>
          <w:noProof/>
        </w:rPr>
        <w:t xml:space="preserve">and </w:t>
      </w:r>
      <w:ins w:id="6" w:author="John Pierce" w:date="2016-09-19T10:29:00Z">
        <w:r w:rsidR="00915F54">
          <w:rPr>
            <w:noProof/>
          </w:rPr>
          <w:t xml:space="preserve">then </w:t>
        </w:r>
      </w:ins>
      <w:r>
        <w:rPr>
          <w:noProof/>
        </w:rPr>
        <w:t xml:space="preserve">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w:t>
      </w:r>
      <w:commentRangeStart w:id="7"/>
      <w:r>
        <w:rPr>
          <w:noProof/>
        </w:rPr>
        <w:t>Reading view</w:t>
      </w:r>
      <w:commentRangeEnd w:id="7"/>
      <w:r w:rsidR="00915F54">
        <w:rPr>
          <w:rStyle w:val="CommentReference"/>
        </w:rPr>
        <w:commentReference w:id="7"/>
      </w:r>
      <w:r>
        <w:rPr>
          <w:noProof/>
        </w:rPr>
        <w:t>.</w:t>
      </w:r>
    </w:p>
    <w:p w14:paraId="182A0C15" w14:textId="77777777" w:rsidR="00F52CB1" w:rsidRDefault="00912DA7">
      <w:pPr>
        <w:rPr>
          <w:noProof/>
        </w:rPr>
      </w:pPr>
      <w:r>
        <w:rPr>
          <w:noProof/>
        </w:rPr>
        <w:t xml:space="preserve">You can collapse parts of the document and focus on the text you want. If you need to stop reading before you reach the end, Word remembers where you left off - even on another device. Video provides a powerful way to help you prove your point. When you click Online Video, you can </w:t>
      </w:r>
      <w:ins w:id="8" w:author="John Pierce" w:date="2016-09-19T10:29:00Z">
        <w:r w:rsidR="00915F54">
          <w:rPr>
            <w:noProof/>
          </w:rPr>
          <w:t xml:space="preserve">copy </w:t>
        </w:r>
      </w:ins>
      <w:del w:id="9" w:author="John Pierce" w:date="2016-09-19T10:29:00Z">
        <w:r w:rsidDel="00915F54">
          <w:rPr>
            <w:noProof/>
          </w:rPr>
          <w:delText xml:space="preserve">paste in </w:delText>
        </w:r>
      </w:del>
      <w:r>
        <w:rPr>
          <w:noProof/>
        </w:rPr>
        <w:t>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01E4D15" w14:textId="77777777" w:rsidR="00912DA7" w:rsidRDefault="00912DA7">
      <w:pPr>
        <w:rPr>
          <w:noProof/>
        </w:rPr>
      </w:pPr>
    </w:p>
    <w:p w14:paraId="457FF519" w14:textId="77777777" w:rsidR="00F52CB1" w:rsidRDefault="00912DA7" w:rsidP="00F52CB1">
      <w:pPr>
        <w:pStyle w:val="Heading2"/>
        <w:rPr>
          <w:noProof/>
        </w:rPr>
      </w:pPr>
      <w:r>
        <w:rPr>
          <w:noProof/>
        </w:rPr>
        <w:t xml:space="preserve">Section </w:t>
      </w:r>
      <w:ins w:id="10" w:author="John Pierce" w:date="2016-09-19T10:27:00Z">
        <w:r w:rsidR="00915F54">
          <w:rPr>
            <w:noProof/>
          </w:rPr>
          <w:t>1.</w:t>
        </w:r>
      </w:ins>
      <w:r>
        <w:rPr>
          <w:noProof/>
        </w:rPr>
        <w:t>2</w:t>
      </w:r>
    </w:p>
    <w:p w14:paraId="58EA8B16" w14:textId="77777777" w:rsidR="00912DA7" w:rsidRDefault="00912DA7">
      <w:pPr>
        <w:rPr>
          <w:noProof/>
        </w:rPr>
      </w:pPr>
      <w:r>
        <w:rPr>
          <w:noProof/>
        </w:rPr>
        <w:t xml:space="preserve">Video provides a powerful way to help you prove your point. When you click Online Video, you can paste in the embed code for the video you want to add. You can also type a keyword to search online for </w:t>
      </w:r>
      <w:r>
        <w:rPr>
          <w:noProof/>
        </w:rPr>
        <w:lastRenderedPageBreak/>
        <w:t>the video that best fits your document. To make your document look professionally produced, Word provides header, footer, cover page, and text box designs that complement each other. For example, you can add a matching cover page, header, and sidebar.</w:t>
      </w:r>
    </w:p>
    <w:p w14:paraId="38E69E03" w14:textId="77777777" w:rsidR="00F52CB1" w:rsidRDefault="00912DA7">
      <w:pPr>
        <w:rPr>
          <w:noProof/>
        </w:rPr>
      </w:pPr>
      <w:commentRangeStart w:id="11"/>
      <w:del w:id="12" w:author="John Pierce" w:date="2016-09-19T10:29:00Z">
        <w:r w:rsidDel="00915F54">
          <w:rPr>
            <w:noProof/>
          </w:rPr>
          <w:delText>Click</w:delText>
        </w:r>
      </w:del>
      <w:commentRangeEnd w:id="11"/>
      <w:r w:rsidR="00915F54">
        <w:rPr>
          <w:rStyle w:val="CommentReference"/>
        </w:rPr>
        <w:commentReference w:id="11"/>
      </w:r>
      <w:del w:id="13" w:author="John Pierce" w:date="2016-09-19T10:29:00Z">
        <w:r w:rsidDel="00915F54">
          <w:rPr>
            <w:noProof/>
          </w:rPr>
          <w:delText xml:space="preserve">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delText>
        </w:r>
      </w:del>
    </w:p>
    <w:p w14:paraId="0248BCD3" w14:textId="77777777" w:rsidR="00912DA7" w:rsidRDefault="00912DA7">
      <w:pPr>
        <w:rPr>
          <w:noProof/>
        </w:rPr>
      </w:pPr>
    </w:p>
    <w:p w14:paraId="3B809510" w14:textId="77777777" w:rsidR="00F52CB1" w:rsidRDefault="00912DA7" w:rsidP="00F52CB1">
      <w:pPr>
        <w:pStyle w:val="Heading2"/>
        <w:rPr>
          <w:noProof/>
        </w:rPr>
      </w:pPr>
      <w:r>
        <w:rPr>
          <w:noProof/>
        </w:rPr>
        <w:t xml:space="preserve">Section </w:t>
      </w:r>
      <w:ins w:id="14" w:author="John Pierce" w:date="2016-09-19T10:28:00Z">
        <w:r w:rsidR="00915F54">
          <w:rPr>
            <w:noProof/>
          </w:rPr>
          <w:t>1.</w:t>
        </w:r>
      </w:ins>
      <w:r>
        <w:rPr>
          <w:noProof/>
        </w:rPr>
        <w:t>3</w:t>
      </w:r>
    </w:p>
    <w:p w14:paraId="4EE3594F" w14:textId="77777777" w:rsidR="00912DA7" w:rsidRDefault="00912DA7">
      <w:pPr>
        <w:rPr>
          <w:noProof/>
        </w:rPr>
      </w:pPr>
      <w:r>
        <w:rPr>
          <w:noProof/>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02E61C05" w14:textId="77777777" w:rsidR="00912DA7" w:rsidRPr="00915F54" w:rsidRDefault="00912DA7">
      <w:pPr>
        <w:rPr>
          <w:rStyle w:val="Emphasis"/>
          <w:rPrChange w:id="15" w:author="John Pierce" w:date="2016-09-19T10:30:00Z">
            <w:rPr>
              <w:noProof/>
            </w:rPr>
          </w:rPrChange>
        </w:rPr>
      </w:pPr>
      <w:r w:rsidRPr="00915F54">
        <w:rPr>
          <w:rStyle w:val="Emphasis"/>
          <w:rPrChange w:id="16" w:author="John Pierce" w:date="2016-09-19T10:30:00Z">
            <w:rPr>
              <w:noProof/>
            </w:rPr>
          </w:rPrChange>
        </w:rPr>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w:t>
      </w:r>
    </w:p>
    <w:p w14:paraId="50CDAA02" w14:textId="77777777" w:rsidR="0081083C" w:rsidRDefault="00912DA7">
      <w:pPr>
        <w:rPr>
          <w:noProof/>
        </w:rPr>
      </w:pPr>
      <w:r>
        <w:rPr>
          <w:noProof/>
        </w:rPr>
        <w:t>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7CFFDF6C" w14:textId="77777777" w:rsidR="00912DA7" w:rsidRDefault="00912DA7"/>
    <w:p w14:paraId="7F2B3B20" w14:textId="77777777" w:rsidR="00F52CB1" w:rsidRDefault="00F52CB1"/>
    <w:p w14:paraId="3888356F" w14:textId="77777777" w:rsidR="00F52CB1" w:rsidRDefault="00F52CB1"/>
    <w:sectPr w:rsidR="00F52CB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7" w:author="John Pierce" w:date="2016-09-19T10:29:00Z" w:initials="JP">
    <w:p w14:paraId="0671B00B" w14:textId="77777777" w:rsidR="00915F54" w:rsidRDefault="00915F54">
      <w:pPr>
        <w:pStyle w:val="CommentText"/>
      </w:pPr>
      <w:r>
        <w:rPr>
          <w:rStyle w:val="CommentReference"/>
        </w:rPr>
        <w:annotationRef/>
      </w:r>
      <w:r>
        <w:t>Hard to see in Reading view.</w:t>
      </w:r>
    </w:p>
  </w:comment>
  <w:comment w:id="11" w:author="John Pierce" w:date="2016-09-19T10:29:00Z" w:initials="JP">
    <w:p w14:paraId="527B3A56" w14:textId="77777777" w:rsidR="00915F54" w:rsidRDefault="00915F54">
      <w:pPr>
        <w:pStyle w:val="CommentText"/>
      </w:pPr>
      <w:r>
        <w:rPr>
          <w:rStyle w:val="CommentReference"/>
        </w:rPr>
        <w:annotationRef/>
      </w:r>
      <w:r>
        <w:t>We already said this above.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671B00B" w15:done="0"/>
  <w15:commentEx w15:paraId="527B3A5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671B00B" w16cid:durableId="211A241A"/>
  <w16cid:commentId w16cid:paraId="527B3A56" w16cid:durableId="211A241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Segoe">
    <w:altName w:val="Segoe UI"/>
    <w:charset w:val="00"/>
    <w:family w:val="swiss"/>
    <w:pitch w:val="variable"/>
    <w:sig w:usb0="A00002AF" w:usb1="4000205B" w:usb2="00000000" w:usb3="00000000" w:csb0="0000009F" w:csb1="00000000"/>
  </w:font>
  <w:font w:name="Segoe Semibold">
    <w:altName w:val="Segoe UI Semibold"/>
    <w:charset w:val="00"/>
    <w:family w:val="swiss"/>
    <w:pitch w:val="variable"/>
    <w:sig w:usb0="A00002AF" w:usb1="4000205B" w:usb2="00000000" w:usb3="00000000" w:csb0="0000009F" w:csb1="00000000"/>
  </w:font>
  <w:font w:name="ヒラギノ角ゴ Pro W3">
    <w:altName w:val="Times New Roman"/>
    <w:charset w:val="00"/>
    <w:family w:val="roman"/>
    <w:pitch w:val="default"/>
  </w:font>
  <w:font w:name="Segoe UI">
    <w:panose1 w:val="020B0502040204020203"/>
    <w:charset w:val="A1"/>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078FC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19EE2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B7CDA5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946FF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2D2C35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BC8EA7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1E442F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EA8EF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EA0CE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C6EA9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FE219C6"/>
    <w:multiLevelType w:val="hybridMultilevel"/>
    <w:tmpl w:val="1054B6A0"/>
    <w:lvl w:ilvl="0" w:tplc="A3D4733A">
      <w:start w:val="1"/>
      <w:numFmt w:val="bullet"/>
      <w:pStyle w:val="BullLis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hn Pierce">
    <w15:presenceInfo w15:providerId="Windows Live" w15:userId="1cf94f35867783b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linkStyl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2CB1"/>
    <w:rsid w:val="0008323F"/>
    <w:rsid w:val="002F67AE"/>
    <w:rsid w:val="0035553A"/>
    <w:rsid w:val="006E2AB6"/>
    <w:rsid w:val="007D720F"/>
    <w:rsid w:val="0081083C"/>
    <w:rsid w:val="00912DA7"/>
    <w:rsid w:val="00915F54"/>
    <w:rsid w:val="00947859"/>
    <w:rsid w:val="00985D54"/>
    <w:rsid w:val="009F6EBA"/>
    <w:rsid w:val="00B42EC3"/>
    <w:rsid w:val="00BA2BBA"/>
    <w:rsid w:val="00C078EE"/>
    <w:rsid w:val="00E13018"/>
    <w:rsid w:val="00E52383"/>
    <w:rsid w:val="00F52CB1"/>
    <w:rsid w:val="00F665EB"/>
    <w:rsid w:val="00FD2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FEA01"/>
  <w15:chartTrackingRefBased/>
  <w15:docId w15:val="{33ED9DA0-DA7C-4146-85E4-53D92CF99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5553A"/>
  </w:style>
  <w:style w:type="paragraph" w:styleId="Heading1">
    <w:name w:val="heading 1"/>
    <w:basedOn w:val="Normal"/>
    <w:next w:val="Normal"/>
    <w:link w:val="Heading1Char"/>
    <w:rsid w:val="00F52CB1"/>
    <w:pPr>
      <w:keepNext/>
      <w:keepLines/>
      <w:widowControl w:val="0"/>
      <w:pBdr>
        <w:bottom w:val="single" w:sz="4" w:space="5" w:color="auto"/>
      </w:pBdr>
      <w:suppressAutoHyphens/>
      <w:autoSpaceDE w:val="0"/>
      <w:autoSpaceDN w:val="0"/>
      <w:adjustRightInd w:val="0"/>
      <w:spacing w:before="320" w:after="240" w:line="340" w:lineRule="atLeast"/>
      <w:textAlignment w:val="baseline"/>
      <w:outlineLvl w:val="0"/>
    </w:pPr>
    <w:rPr>
      <w:rFonts w:asciiTheme="majorHAnsi" w:eastAsiaTheme="minorEastAsia" w:hAnsiTheme="majorHAnsi" w:cs="Segoe"/>
      <w:b/>
      <w:bCs/>
      <w:color w:val="000000"/>
      <w:sz w:val="29"/>
      <w:szCs w:val="32"/>
    </w:rPr>
  </w:style>
  <w:style w:type="paragraph" w:styleId="Heading2">
    <w:name w:val="heading 2"/>
    <w:basedOn w:val="Heading1"/>
    <w:next w:val="Normal"/>
    <w:link w:val="Heading2Char"/>
    <w:qFormat/>
    <w:rsid w:val="00F52CB1"/>
    <w:pPr>
      <w:spacing w:before="260" w:after="60" w:line="320" w:lineRule="atLeast"/>
      <w:ind w:left="475"/>
      <w:outlineLvl w:val="1"/>
    </w:pPr>
    <w:rPr>
      <w:rFonts w:cs="Segoe Semibold"/>
      <w:bCs w:val="0"/>
      <w:sz w:val="28"/>
      <w:szCs w:val="28"/>
    </w:rPr>
  </w:style>
  <w:style w:type="character" w:default="1" w:styleId="DefaultParagraphFont">
    <w:name w:val="Default Paragraph Font"/>
    <w:uiPriority w:val="1"/>
    <w:semiHidden/>
    <w:unhideWhenUsed/>
    <w:rsid w:val="003555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553A"/>
  </w:style>
  <w:style w:type="paragraph" w:customStyle="1" w:styleId="MSDNCodeStyle">
    <w:name w:val="MSDN Code Style"/>
    <w:qFormat/>
    <w:rsid w:val="00F52CB1"/>
    <w:pPr>
      <w:spacing w:after="0"/>
    </w:pPr>
    <w:rPr>
      <w:rFonts w:ascii="Courier New" w:eastAsia="ヒラギノ角ゴ Pro W3" w:hAnsi="Courier New" w:cs="Times New Roman"/>
      <w:color w:val="1C1C1C"/>
      <w:sz w:val="16"/>
      <w:szCs w:val="20"/>
    </w:rPr>
  </w:style>
  <w:style w:type="paragraph" w:customStyle="1" w:styleId="MSDNcode">
    <w:name w:val="MSDN code"/>
    <w:qFormat/>
    <w:rsid w:val="00F52CB1"/>
    <w:pPr>
      <w:spacing w:after="0"/>
    </w:pPr>
    <w:rPr>
      <w:rFonts w:ascii="Courier New" w:hAnsi="Courier New"/>
      <w:sz w:val="16"/>
    </w:rPr>
  </w:style>
  <w:style w:type="character" w:customStyle="1" w:styleId="Heading2Char">
    <w:name w:val="Heading 2 Char"/>
    <w:basedOn w:val="DefaultParagraphFont"/>
    <w:link w:val="Heading2"/>
    <w:rsid w:val="00F52CB1"/>
    <w:rPr>
      <w:rFonts w:asciiTheme="majorHAnsi" w:eastAsiaTheme="minorEastAsia" w:hAnsiTheme="majorHAnsi" w:cs="Segoe Semibold"/>
      <w:b/>
      <w:color w:val="000000"/>
      <w:sz w:val="28"/>
      <w:szCs w:val="28"/>
    </w:rPr>
  </w:style>
  <w:style w:type="character" w:customStyle="1" w:styleId="Heading1Char">
    <w:name w:val="Heading 1 Char"/>
    <w:basedOn w:val="DefaultParagraphFont"/>
    <w:link w:val="Heading1"/>
    <w:rsid w:val="00F52CB1"/>
    <w:rPr>
      <w:rFonts w:asciiTheme="majorHAnsi" w:eastAsiaTheme="minorEastAsia" w:hAnsiTheme="majorHAnsi" w:cs="Segoe"/>
      <w:b/>
      <w:bCs/>
      <w:color w:val="000000"/>
      <w:sz w:val="29"/>
      <w:szCs w:val="32"/>
    </w:rPr>
  </w:style>
  <w:style w:type="paragraph" w:customStyle="1" w:styleId="BullList">
    <w:name w:val="Bull List"/>
    <w:basedOn w:val="Normal"/>
    <w:uiPriority w:val="2"/>
    <w:qFormat/>
    <w:rsid w:val="00F52CB1"/>
    <w:pPr>
      <w:widowControl w:val="0"/>
      <w:numPr>
        <w:numId w:val="1"/>
      </w:numPr>
      <w:autoSpaceDE w:val="0"/>
      <w:autoSpaceDN w:val="0"/>
      <w:adjustRightInd w:val="0"/>
      <w:spacing w:after="140" w:line="260" w:lineRule="exact"/>
      <w:textAlignment w:val="baseline"/>
    </w:pPr>
    <w:rPr>
      <w:rFonts w:eastAsiaTheme="minorEastAsia" w:cs="Segoe"/>
      <w:color w:val="000000"/>
      <w:sz w:val="18"/>
      <w:szCs w:val="19"/>
    </w:rPr>
  </w:style>
  <w:style w:type="character" w:styleId="CommentReference">
    <w:name w:val="annotation reference"/>
    <w:basedOn w:val="DefaultParagraphFont"/>
    <w:uiPriority w:val="99"/>
    <w:semiHidden/>
    <w:unhideWhenUsed/>
    <w:rsid w:val="00915F54"/>
    <w:rPr>
      <w:sz w:val="16"/>
      <w:szCs w:val="16"/>
    </w:rPr>
  </w:style>
  <w:style w:type="paragraph" w:styleId="CommentText">
    <w:name w:val="annotation text"/>
    <w:basedOn w:val="Normal"/>
    <w:link w:val="CommentTextChar"/>
    <w:uiPriority w:val="99"/>
    <w:semiHidden/>
    <w:unhideWhenUsed/>
    <w:rsid w:val="00915F54"/>
    <w:pPr>
      <w:spacing w:line="240" w:lineRule="auto"/>
    </w:pPr>
    <w:rPr>
      <w:sz w:val="20"/>
      <w:szCs w:val="20"/>
    </w:rPr>
  </w:style>
  <w:style w:type="character" w:customStyle="1" w:styleId="CommentTextChar">
    <w:name w:val="Comment Text Char"/>
    <w:basedOn w:val="DefaultParagraphFont"/>
    <w:link w:val="CommentText"/>
    <w:uiPriority w:val="99"/>
    <w:semiHidden/>
    <w:rsid w:val="00915F54"/>
    <w:rPr>
      <w:sz w:val="20"/>
      <w:szCs w:val="20"/>
    </w:rPr>
  </w:style>
  <w:style w:type="paragraph" w:styleId="CommentSubject">
    <w:name w:val="annotation subject"/>
    <w:basedOn w:val="CommentText"/>
    <w:next w:val="CommentText"/>
    <w:link w:val="CommentSubjectChar"/>
    <w:uiPriority w:val="99"/>
    <w:semiHidden/>
    <w:unhideWhenUsed/>
    <w:rsid w:val="00915F54"/>
    <w:rPr>
      <w:b/>
      <w:bCs/>
    </w:rPr>
  </w:style>
  <w:style w:type="character" w:customStyle="1" w:styleId="CommentSubjectChar">
    <w:name w:val="Comment Subject Char"/>
    <w:basedOn w:val="CommentTextChar"/>
    <w:link w:val="CommentSubject"/>
    <w:uiPriority w:val="99"/>
    <w:semiHidden/>
    <w:rsid w:val="00915F54"/>
    <w:rPr>
      <w:b/>
      <w:bCs/>
      <w:sz w:val="20"/>
      <w:szCs w:val="20"/>
    </w:rPr>
  </w:style>
  <w:style w:type="paragraph" w:styleId="BalloonText">
    <w:name w:val="Balloon Text"/>
    <w:basedOn w:val="Normal"/>
    <w:link w:val="BalloonTextChar"/>
    <w:uiPriority w:val="99"/>
    <w:semiHidden/>
    <w:unhideWhenUsed/>
    <w:rsid w:val="00915F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5F54"/>
    <w:rPr>
      <w:rFonts w:ascii="Segoe UI" w:hAnsi="Segoe UI" w:cs="Segoe UI"/>
      <w:sz w:val="18"/>
      <w:szCs w:val="18"/>
    </w:rPr>
  </w:style>
  <w:style w:type="character" w:styleId="Emphasis">
    <w:name w:val="Emphasis"/>
    <w:basedOn w:val="DefaultParagraphFont"/>
    <w:uiPriority w:val="20"/>
    <w:qFormat/>
    <w:rsid w:val="00915F5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microsoft.com/office/2016/09/relationships/commentsIds" Target="commentsIds.xml"/><Relationship Id="rId4" Type="http://schemas.openxmlformats.org/officeDocument/2006/relationships/numbering" Target="numbering.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4160AA27F32748BB981807A1280090" ma:contentTypeVersion="6" ma:contentTypeDescription="Create a new document." ma:contentTypeScope="" ma:versionID="a57bac672d95498a803f9720943aa91b">
  <xsd:schema xmlns:xsd="http://www.w3.org/2001/XMLSchema" xmlns:xs="http://www.w3.org/2001/XMLSchema" xmlns:p="http://schemas.microsoft.com/office/2006/metadata/properties" xmlns:ns2="77becc8e-7285-40d5-b8ce-a40dd94f244c" xmlns:ns3="f549b44e-3588-45b9-a8a0-5177caec55f1" targetNamespace="http://schemas.microsoft.com/office/2006/metadata/properties" ma:root="true" ma:fieldsID="c965a0f8ee44ae8d3902ed35b3771044" ns2:_="" ns3:_="">
    <xsd:import namespace="77becc8e-7285-40d5-b8ce-a40dd94f244c"/>
    <xsd:import namespace="f549b44e-3588-45b9-a8a0-5177caec55f1"/>
    <xsd:element name="properties">
      <xsd:complexType>
        <xsd:sequence>
          <xsd:element name="documentManagement">
            <xsd:complexType>
              <xsd:all>
                <xsd:element ref="ns2:SharedWithUsers" minOccurs="0"/>
                <xsd:element ref="ns2:SharedWithDetails" minOccurs="0"/>
                <xsd:element ref="ns3:Stage" minOccurs="0"/>
                <xsd:element ref="ns3:Notes0"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ecc8e-7285-40d5-b8ce-a40dd94f244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2" nillable="true" ma:displayName="Last Shared By User" ma:description="" ma:internalName="LastSharedByUser" ma:readOnly="true">
      <xsd:simpleType>
        <xsd:restriction base="dms:Note">
          <xsd:maxLength value="255"/>
        </xsd:restriction>
      </xsd:simpleType>
    </xsd:element>
    <xsd:element name="LastSharedByTime" ma:index="13"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549b44e-3588-45b9-a8a0-5177caec55f1" elementFormDefault="qualified">
    <xsd:import namespace="http://schemas.microsoft.com/office/2006/documentManagement/types"/>
    <xsd:import namespace="http://schemas.microsoft.com/office/infopath/2007/PartnerControls"/>
    <xsd:element name="Stage" ma:index="10" nillable="true" ma:displayName="Stage" ma:default="CE/Keystroking" ma:internalName="Stage">
      <xsd:complexType>
        <xsd:complexContent>
          <xsd:extension base="dms:MultiChoiceFillIn">
            <xsd:sequence>
              <xsd:element name="Value" maxOccurs="unbounded" minOccurs="0" nillable="true">
                <xsd:simpleType>
                  <xsd:union memberTypes="dms:Text">
                    <xsd:simpleType>
                      <xsd:restriction base="dms:Choice">
                        <xsd:enumeration value="CE/Keystroking"/>
                        <xsd:enumeration value="Joan review"/>
                        <xsd:enumeration value="AU doc review"/>
                        <xsd:enumeration value="CE2"/>
                        <xsd:enumeration value="Ready for Graphics/Layout"/>
                      </xsd:restriction>
                    </xsd:simpleType>
                  </xsd:union>
                </xsd:simpleType>
              </xsd:element>
            </xsd:sequence>
          </xsd:extension>
        </xsd:complexContent>
      </xsd:complexType>
    </xsd:element>
    <xsd:element name="Notes0" ma:index="11" nillable="true" ma:displayName="Notes" ma:internalName="Notes0">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ge xmlns="f549b44e-3588-45b9-a8a0-5177caec55f1"/>
    <Notes0 xmlns="f549b44e-3588-45b9-a8a0-5177caec55f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8A9C16-1704-4925-BA0F-428A6FD8F8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ecc8e-7285-40d5-b8ce-a40dd94f244c"/>
    <ds:schemaRef ds:uri="f549b44e-3588-45b9-a8a0-5177caec5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D2A373-013A-4A2E-B1F0-1EDD3C312C56}">
  <ds:schemaRefs>
    <ds:schemaRef ds:uri="http://schemas.microsoft.com/office/2006/metadata/properties"/>
    <ds:schemaRef ds:uri="http://schemas.microsoft.com/office/infopath/2007/PartnerControls"/>
    <ds:schemaRef ds:uri="b4863681-c067-4c62-bc75-95bf3ac03d16"/>
    <ds:schemaRef ds:uri="f549b44e-3588-45b9-a8a0-5177caec55f1"/>
  </ds:schemaRefs>
</ds:datastoreItem>
</file>

<file path=customXml/itemProps3.xml><?xml version="1.0" encoding="utf-8"?>
<ds:datastoreItem xmlns:ds="http://schemas.openxmlformats.org/officeDocument/2006/customXml" ds:itemID="{7FF72F04-9DBB-4E41-BBB7-B5F1E50A30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757</Words>
  <Characters>4320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Labtech Κέντρα Πληροφορικής</cp:lastModifiedBy>
  <cp:revision>2</cp:revision>
  <dcterms:created xsi:type="dcterms:W3CDTF">2016-09-19T17:27:00Z</dcterms:created>
  <dcterms:modified xsi:type="dcterms:W3CDTF">2019-09-04T08:53:00Z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0x0101005E4160AA27F32748BB981807A1280090</vt:lpwstr>
  </property>
</Properties>
</file>