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32963" w14:textId="77777777" w:rsidR="00F52CB1" w:rsidRDefault="00912DA7" w:rsidP="00F52CB1">
      <w:pPr>
        <w:pStyle w:val="Heading1"/>
        <w:rPr>
          <w:noProof/>
        </w:rPr>
      </w:pPr>
      <w:r>
        <w:rPr>
          <w:noProof/>
        </w:rPr>
        <w:t>Practice file for combining documents</w:t>
      </w:r>
      <w:r w:rsidR="00F52CB1">
        <w:rPr>
          <w:noProof/>
        </w:rPr>
        <w:t xml:space="preserve"> </w:t>
      </w:r>
    </w:p>
    <w:p w14:paraId="3377B626" w14:textId="77777777" w:rsidR="00912DA7" w:rsidRDefault="00912DA7">
      <w:pPr>
        <w:rPr>
          <w:noProof/>
        </w:rPr>
      </w:pPr>
      <w:r>
        <w:rPr>
          <w:noProof/>
        </w:rPr>
        <w:t xml:space="preserve">Video provides a powerful way to help you prove your point. </w:t>
      </w:r>
      <w:del w:id="0" w:author="John Pierce" w:date="2016-09-19T10:28:00Z">
        <w:r w:rsidDel="00915F54">
          <w:rPr>
            <w:noProof/>
          </w:rPr>
          <w:delText xml:space="preserve">When you click Online Video, you can paste in the embed code for the video you want to add. </w:delText>
        </w:r>
      </w:del>
      <w:r>
        <w:rPr>
          <w:noProof/>
        </w:rPr>
        <w:t xml:space="preserve">You can </w:t>
      </w:r>
      <w:del w:id="1" w:author="John Pierce" w:date="2016-09-19T10:28:00Z">
        <w:r w:rsidDel="00915F54">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12939AF6"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3AC89F6" w14:textId="77777777" w:rsidR="00912DA7" w:rsidRDefault="00912DA7">
      <w:pPr>
        <w:rPr>
          <w:noProof/>
        </w:rPr>
      </w:pPr>
      <w:r>
        <w:rPr>
          <w:noProof/>
        </w:rP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w:t>
      </w:r>
      <w:ins w:id="2" w:author="John Pierce" w:date="2016-09-19T10:29:00Z">
        <w:r w:rsidR="00915F54">
          <w:rPr>
            <w:noProof/>
          </w:rPr>
          <w:t xml:space="preserve">more </w:t>
        </w:r>
      </w:ins>
      <w:r>
        <w:rPr>
          <w:noProof/>
        </w:rPr>
        <w:t>professional</w:t>
      </w:r>
      <w:del w:id="3" w:author="John Pierce" w:date="2016-09-19T10:29:00Z">
        <w:r w:rsidDel="00915F54">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4D357DDB" w14:textId="77777777" w:rsidR="00912DA7" w:rsidRDefault="00912DA7">
      <w:pPr>
        <w:rPr>
          <w:noProof/>
        </w:rPr>
      </w:pPr>
      <w:r>
        <w:rPr>
          <w:noProof/>
        </w:rPr>
        <w:t xml:space="preserve">Themes and styles also help keep your document coordinated. When you click Design </w:t>
      </w:r>
      <w:ins w:id="4" w:author="John Pierce" w:date="2016-09-19T10:29:00Z">
        <w:r w:rsidR="00915F54">
          <w:rPr>
            <w:noProof/>
          </w:rPr>
          <w:t xml:space="preserve">on the ribbon </w:t>
        </w:r>
      </w:ins>
      <w:r>
        <w:rPr>
          <w:noProof/>
        </w:rPr>
        <w:t xml:space="preserve">and </w:t>
      </w:r>
      <w:ins w:id="5" w:author="John Pierce" w:date="2016-09-19T10:29:00Z">
        <w:r w:rsidR="00915F54">
          <w:rPr>
            <w:noProof/>
          </w:rPr>
          <w:t xml:space="preserve">then </w:t>
        </w:r>
      </w:ins>
      <w:r>
        <w:rPr>
          <w:noProof/>
        </w:rPr>
        <w:t xml:space="preserve">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commentRangeStart w:id="6"/>
      <w:r>
        <w:rPr>
          <w:noProof/>
        </w:rPr>
        <w:t>Reading view</w:t>
      </w:r>
      <w:commentRangeEnd w:id="6"/>
      <w:r w:rsidR="00915F54">
        <w:rPr>
          <w:rStyle w:val="CommentReference"/>
        </w:rPr>
        <w:commentReference w:id="6"/>
      </w:r>
      <w:r>
        <w:rPr>
          <w:noProof/>
        </w:rPr>
        <w:t>.</w:t>
      </w:r>
    </w:p>
    <w:p w14:paraId="182A0C15" w14:textId="77777777"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7" w:author="John Pierce" w:date="2016-09-19T10:29:00Z">
        <w:r w:rsidR="00915F54">
          <w:rPr>
            <w:noProof/>
          </w:rPr>
          <w:t xml:space="preserve">copy </w:t>
        </w:r>
      </w:ins>
      <w:del w:id="8" w:author="John Pierce" w:date="2016-09-19T10:29:00Z">
        <w:r w:rsidDel="00915F54">
          <w:rPr>
            <w:noProof/>
          </w:rPr>
          <w:delText xml:space="preserve">paste in </w:delText>
        </w:r>
      </w:del>
      <w:r>
        <w:rPr>
          <w:noProof/>
        </w:rPr>
        <w:t>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1E4D15" w14:textId="77777777" w:rsidR="00912DA7" w:rsidRDefault="00912DA7">
      <w:pPr>
        <w:rPr>
          <w:noProof/>
        </w:rPr>
      </w:pPr>
    </w:p>
    <w:p w14:paraId="457FF519" w14:textId="77777777" w:rsidR="00F52CB1" w:rsidRDefault="00912DA7" w:rsidP="00F52CB1">
      <w:pPr>
        <w:pStyle w:val="Heading2"/>
        <w:rPr>
          <w:noProof/>
        </w:rPr>
      </w:pPr>
      <w:r>
        <w:rPr>
          <w:noProof/>
        </w:rPr>
        <w:t xml:space="preserve">Section </w:t>
      </w:r>
      <w:ins w:id="9" w:author="John Pierce" w:date="2016-09-19T10:27:00Z">
        <w:r w:rsidR="00915F54">
          <w:rPr>
            <w:noProof/>
          </w:rPr>
          <w:t>1.</w:t>
        </w:r>
      </w:ins>
      <w:r>
        <w:rPr>
          <w:noProof/>
        </w:rPr>
        <w:t>2</w:t>
      </w:r>
    </w:p>
    <w:p w14:paraId="58EA8B16"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E69E03" w14:textId="77777777" w:rsidR="00F52CB1" w:rsidRDefault="00912DA7">
      <w:pPr>
        <w:rPr>
          <w:noProof/>
        </w:rPr>
      </w:pPr>
      <w:commentRangeStart w:id="10"/>
      <w:del w:id="11" w:author="John Pierce" w:date="2016-09-19T10:29:00Z">
        <w:r w:rsidDel="00915F54">
          <w:rPr>
            <w:noProof/>
          </w:rPr>
          <w:delText>Click</w:delText>
        </w:r>
      </w:del>
      <w:commentRangeEnd w:id="10"/>
      <w:r w:rsidR="00915F54">
        <w:rPr>
          <w:rStyle w:val="CommentReference"/>
        </w:rPr>
        <w:commentReference w:id="10"/>
      </w:r>
      <w:del w:id="12" w:author="John Pierce" w:date="2016-09-19T10:29:00Z">
        <w:r w:rsidDel="00915F54">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w:delText>
        </w:r>
        <w:r w:rsidDel="00915F54">
          <w:rPr>
            <w:noProof/>
          </w:rPr>
          <w:lastRenderedPageBreak/>
          <w:delText>change to match the new theme. Save time in Word with new buttons that show up where you need them.</w:delText>
        </w:r>
      </w:del>
    </w:p>
    <w:p w14:paraId="0248BCD3" w14:textId="77777777" w:rsidR="00912DA7" w:rsidRDefault="00912DA7">
      <w:pPr>
        <w:rPr>
          <w:noProof/>
        </w:rPr>
      </w:pPr>
    </w:p>
    <w:p w14:paraId="3B809510" w14:textId="77777777" w:rsidR="00F52CB1" w:rsidRDefault="00912DA7" w:rsidP="00F52CB1">
      <w:pPr>
        <w:pStyle w:val="Heading2"/>
        <w:rPr>
          <w:noProof/>
        </w:rPr>
      </w:pPr>
      <w:r>
        <w:rPr>
          <w:noProof/>
        </w:rPr>
        <w:t xml:space="preserve">Section </w:t>
      </w:r>
      <w:ins w:id="13" w:author="John Pierce" w:date="2016-09-19T10:28:00Z">
        <w:r w:rsidR="00915F54">
          <w:rPr>
            <w:noProof/>
          </w:rPr>
          <w:t>1.</w:t>
        </w:r>
      </w:ins>
      <w:r>
        <w:rPr>
          <w:noProof/>
        </w:rPr>
        <w:t>3</w:t>
      </w:r>
    </w:p>
    <w:p w14:paraId="4EE3594F"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2E61C05" w14:textId="77777777" w:rsidR="00912DA7" w:rsidRPr="00915F54" w:rsidRDefault="00912DA7">
      <w:pPr>
        <w:rPr>
          <w:rStyle w:val="Emphasis"/>
          <w:rPrChange w:id="14" w:author="John Pierce" w:date="2016-09-19T10:30:00Z">
            <w:rPr>
              <w:noProof/>
            </w:rPr>
          </w:rPrChange>
        </w:rPr>
      </w:pPr>
      <w:r w:rsidRPr="00915F54">
        <w:rPr>
          <w:rStyle w:val="Emphasis"/>
          <w:rPrChange w:id="15" w:author="John Pierce" w:date="2016-09-19T10:30:00Z">
            <w:rPr>
              <w:noProof/>
            </w:rPr>
          </w:rPrChange>
        </w:rPr>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w:t>
      </w:r>
      <w:bookmarkStart w:id="16" w:name="_GoBack"/>
      <w:bookmarkEnd w:id="16"/>
      <w:r w:rsidRPr="00915F54">
        <w:rPr>
          <w:rStyle w:val="Emphasis"/>
          <w:rPrChange w:id="17" w:author="John Pierce" w:date="2016-09-19T10:30:00Z">
            <w:rPr>
              <w:noProof/>
            </w:rPr>
          </w:rPrChange>
        </w:rPr>
        <w:t>graphics change to match your new theme.</w:t>
      </w:r>
    </w:p>
    <w:p w14:paraId="50CDAA02"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CFFDF6C" w14:textId="77777777" w:rsidR="00912DA7" w:rsidRDefault="00912DA7"/>
    <w:p w14:paraId="7F2B3B20" w14:textId="77777777" w:rsidR="00F52CB1" w:rsidRDefault="00F52CB1"/>
    <w:p w14:paraId="3888356F"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John Pierce" w:date="2016-09-19T10:29:00Z" w:initials="JP">
    <w:p w14:paraId="0671B00B" w14:textId="77777777" w:rsidR="00915F54" w:rsidRDefault="00915F54">
      <w:pPr>
        <w:pStyle w:val="CommentText"/>
      </w:pPr>
      <w:r>
        <w:rPr>
          <w:rStyle w:val="CommentReference"/>
        </w:rPr>
        <w:annotationRef/>
      </w:r>
      <w:r>
        <w:t>Hard to see in Reading view.</w:t>
      </w:r>
    </w:p>
  </w:comment>
  <w:comment w:id="10" w:author="John Pierce" w:date="2016-09-19T10:29:00Z" w:initials="JP">
    <w:p w14:paraId="527B3A56"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71B00B" w15:done="0"/>
  <w15:commentEx w15:paraId="527B3A5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w:panose1 w:val="020B0502040504020203"/>
    <w:charset w:val="00"/>
    <w:family w:val="swiss"/>
    <w:pitch w:val="variable"/>
    <w:sig w:usb0="A00002AF" w:usb1="4000205B" w:usb2="00000000" w:usb3="00000000" w:csb0="0000009F" w:csb1="00000000"/>
  </w:font>
  <w:font w:name="Segoe Semibold">
    <w:panose1 w:val="020B0702040504020203"/>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B1"/>
    <w:rsid w:val="0008323F"/>
    <w:rsid w:val="002F67AE"/>
    <w:rsid w:val="006E2AB6"/>
    <w:rsid w:val="007D720F"/>
    <w:rsid w:val="0081083C"/>
    <w:rsid w:val="00912DA7"/>
    <w:rsid w:val="00915F54"/>
    <w:rsid w:val="00947859"/>
    <w:rsid w:val="00985D54"/>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EA01"/>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2DA7"/>
    <w:pPr>
      <w:spacing w:after="120" w:line="240" w:lineRule="exact"/>
    </w:pPr>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912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DA7"/>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915F54"/>
    <w:rPr>
      <w:sz w:val="16"/>
      <w:szCs w:val="16"/>
    </w:rPr>
  </w:style>
  <w:style w:type="paragraph" w:styleId="CommentText">
    <w:name w:val="annotation text"/>
    <w:basedOn w:val="Normal"/>
    <w:link w:val="CommentTextChar"/>
    <w:uiPriority w:val="99"/>
    <w:semiHidden/>
    <w:unhideWhenUsed/>
    <w:rsid w:val="00915F54"/>
    <w:pPr>
      <w:spacing w:line="240" w:lineRule="auto"/>
    </w:pPr>
    <w:rPr>
      <w:sz w:val="20"/>
      <w:szCs w:val="20"/>
    </w:rPr>
  </w:style>
  <w:style w:type="character" w:customStyle="1" w:styleId="CommentTextChar">
    <w:name w:val="Comment Text Char"/>
    <w:basedOn w:val="DefaultParagraphFont"/>
    <w:link w:val="CommentText"/>
    <w:uiPriority w:val="99"/>
    <w:semiHidden/>
    <w:rsid w:val="00915F54"/>
    <w:rPr>
      <w:sz w:val="20"/>
      <w:szCs w:val="20"/>
    </w:rPr>
  </w:style>
  <w:style w:type="paragraph" w:styleId="CommentSubject">
    <w:name w:val="annotation subject"/>
    <w:basedOn w:val="CommentText"/>
    <w:next w:val="CommentText"/>
    <w:link w:val="CommentSubjectChar"/>
    <w:uiPriority w:val="99"/>
    <w:semiHidden/>
    <w:unhideWhenUsed/>
    <w:rsid w:val="00915F54"/>
    <w:rPr>
      <w:b/>
      <w:bCs/>
    </w:rPr>
  </w:style>
  <w:style w:type="character" w:customStyle="1" w:styleId="CommentSubjectChar">
    <w:name w:val="Comment Subject Char"/>
    <w:basedOn w:val="CommentTextChar"/>
    <w:link w:val="CommentSubject"/>
    <w:uiPriority w:val="99"/>
    <w:semiHidden/>
    <w:rsid w:val="00915F54"/>
    <w:rPr>
      <w:b/>
      <w:bCs/>
      <w:sz w:val="20"/>
      <w:szCs w:val="20"/>
    </w:rPr>
  </w:style>
  <w:style w:type="paragraph" w:styleId="BalloonText">
    <w:name w:val="Balloon Text"/>
    <w:basedOn w:val="Normal"/>
    <w:link w:val="BalloonTextChar"/>
    <w:uiPriority w:val="99"/>
    <w:semiHidden/>
    <w:unhideWhenUsed/>
    <w:rsid w:val="0091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F54"/>
    <w:rPr>
      <w:rFonts w:ascii="Segoe UI" w:hAnsi="Segoe UI" w:cs="Segoe UI"/>
      <w:sz w:val="18"/>
      <w:szCs w:val="18"/>
    </w:rPr>
  </w:style>
  <w:style w:type="character" w:styleId="Emphasis">
    <w:name w:val="Emphasis"/>
    <w:basedOn w:val="DefaultParagraphFont"/>
    <w:uiPriority w:val="20"/>
    <w:qFormat/>
    <w:rsid w:val="00915F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2.xml><?xml version="1.0" encoding="utf-8"?>
<ds:datastoreItem xmlns:ds="http://schemas.openxmlformats.org/officeDocument/2006/customXml" ds:itemID="{9AD2A373-013A-4A2E-B1F0-1EDD3C312C56}">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808A9C16-1704-4925-BA0F-428A6FD8F80D}"/>
</file>

<file path=docProps/app.xml><?xml version="1.0" encoding="utf-8"?>
<Properties xmlns="http://schemas.openxmlformats.org/officeDocument/2006/extended-properties" xmlns:vt="http://schemas.openxmlformats.org/officeDocument/2006/docPropsVTypes">
  <Template>Normal.dotm</Template>
  <TotalTime>3</TotalTime>
  <Pages>2</Pages>
  <Words>757</Words>
  <Characters>4320</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2016-09-19T17:27:00Z</dcterms:created>
  <dcterms:modified xsi:type="dcterms:W3CDTF">2016-09-19T17:30:00Z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